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B11AD30" w14:textId="77777777" w:rsidR="001B5517" w:rsidRDefault="001B5517" w:rsidP="0038070E">
      <w:pPr>
        <w:pStyle w:val="P"/>
      </w:pPr>
    </w:p>
    <w:p w14:paraId="3396E5CE" w14:textId="77777777" w:rsidR="008C784F" w:rsidRPr="0038070E" w:rsidRDefault="008C784F" w:rsidP="0038070E">
      <w:pPr>
        <w:pStyle w:val="P"/>
      </w:pPr>
      <w:r w:rsidRPr="0038070E">
        <w:t>ČESTNÉ PROHLÁŠENÍ</w:t>
      </w:r>
    </w:p>
    <w:p w14:paraId="3EFADDB0" w14:textId="77777777" w:rsidR="001A3C3D" w:rsidRDefault="009E54C7" w:rsidP="0038070E">
      <w:pPr>
        <w:pStyle w:val="Ppopis"/>
      </w:pPr>
      <w:r w:rsidRPr="0038070E">
        <w:t xml:space="preserve">o zajištění </w:t>
      </w:r>
      <w:r w:rsidR="002F26E3">
        <w:t>sociálně odpovědného plnění předmětu veřejné zakázky s názvem</w:t>
      </w:r>
      <w:r w:rsidRPr="0038070E">
        <w:t>:</w:t>
      </w:r>
    </w:p>
    <w:p w14:paraId="6B31A6E6" w14:textId="77777777" w:rsidR="0021685E" w:rsidRDefault="0021685E" w:rsidP="0038070E">
      <w:pPr>
        <w:pStyle w:val="Ppopis"/>
      </w:pPr>
    </w:p>
    <w:p w14:paraId="3EB69777" w14:textId="786AD583" w:rsidR="005D7A45" w:rsidRPr="002C1183" w:rsidRDefault="003011A5" w:rsidP="0038070E">
      <w:pPr>
        <w:pStyle w:val="1NzevVZ"/>
        <w:rPr>
          <w:szCs w:val="24"/>
        </w:rPr>
      </w:pPr>
      <w:r w:rsidRPr="003011A5">
        <w:rPr>
          <w:szCs w:val="24"/>
        </w:rPr>
        <w:t>Oprava LB, PB zdi Okrouhlického potoka ve Skalici u č</w:t>
      </w:r>
      <w:r w:rsidR="00FF0CA4">
        <w:rPr>
          <w:szCs w:val="24"/>
        </w:rPr>
        <w:t>.</w:t>
      </w:r>
      <w:r w:rsidRPr="003011A5">
        <w:rPr>
          <w:szCs w:val="24"/>
        </w:rPr>
        <w:t>p.26</w:t>
      </w:r>
      <w:r w:rsidR="002C7360">
        <w:rPr>
          <w:szCs w:val="24"/>
        </w:rPr>
        <w:t>6</w:t>
      </w:r>
      <w:bookmarkStart w:id="0" w:name="_GoBack"/>
      <w:bookmarkEnd w:id="0"/>
    </w:p>
    <w:p w14:paraId="0619516E" w14:textId="77777777" w:rsidR="009E54C7" w:rsidRPr="0038070E" w:rsidRDefault="00851873" w:rsidP="0038070E">
      <w:pPr>
        <w:pStyle w:val="2Zkladntext"/>
      </w:pPr>
      <w:r w:rsidRPr="0038070E">
        <w:rPr>
          <w:rStyle w:val="2ZkladntextChar"/>
        </w:rPr>
        <w:t xml:space="preserve">Dodavatel </w:t>
      </w:r>
      <w:r w:rsidRPr="002C1183">
        <w:rPr>
          <w:rStyle w:val="2ZkladntextChar"/>
          <w:color w:val="FF0000"/>
        </w:rPr>
        <w:t>[doplnit firmu, sídlo a identifikační číslo]</w:t>
      </w:r>
      <w:r w:rsidRPr="002C1183">
        <w:rPr>
          <w:rStyle w:val="2ZkladntextChar"/>
        </w:rPr>
        <w:t xml:space="preserve">, </w:t>
      </w:r>
      <w:r w:rsidR="009E54C7" w:rsidRPr="002C1183">
        <w:rPr>
          <w:rStyle w:val="2ZkladntextChar"/>
        </w:rPr>
        <w:t>za kterého jedná</w:t>
      </w:r>
      <w:r w:rsidRPr="002C1183">
        <w:rPr>
          <w:rStyle w:val="2ZkladntextChar"/>
        </w:rPr>
        <w:t xml:space="preserve"> </w:t>
      </w:r>
      <w:r w:rsidRPr="002C1183">
        <w:rPr>
          <w:rStyle w:val="2ZkladntextChar"/>
          <w:color w:val="FF0000"/>
        </w:rPr>
        <w:t>[doplnit jméno osoby a její funkci</w:t>
      </w:r>
      <w:r w:rsidRPr="002C1183">
        <w:rPr>
          <w:rStyle w:val="2ZkladntextChar"/>
        </w:rPr>
        <w:t>] (dále jen „dodavat</w:t>
      </w:r>
      <w:r w:rsidR="00ED5189" w:rsidRPr="002C1183">
        <w:rPr>
          <w:rStyle w:val="2ZkladntextChar"/>
        </w:rPr>
        <w:t>el</w:t>
      </w:r>
      <w:r w:rsidR="00B75892" w:rsidRPr="002C1183">
        <w:rPr>
          <w:rStyle w:val="2ZkladntextChar"/>
        </w:rPr>
        <w:t>“</w:t>
      </w:r>
      <w:r w:rsidR="00ED5189" w:rsidRPr="002C1183">
        <w:rPr>
          <w:rStyle w:val="2ZkladntextChar"/>
        </w:rPr>
        <w:t xml:space="preserve">), tímto čestně prohlašuje, </w:t>
      </w:r>
      <w:r w:rsidR="009E54C7" w:rsidRPr="002C1183">
        <w:rPr>
          <w:rStyle w:val="2ZkladntextChar"/>
        </w:rPr>
        <w:t>že</w:t>
      </w:r>
      <w:r w:rsidR="00630262" w:rsidRPr="002C1183">
        <w:rPr>
          <w:rStyle w:val="2ZkladntextChar"/>
        </w:rPr>
        <w:t>, bude-li s ním uzavřena</w:t>
      </w:r>
      <w:r w:rsidR="00630262">
        <w:rPr>
          <w:rStyle w:val="2ZkladntextChar"/>
        </w:rPr>
        <w:t xml:space="preserve"> smlouva na plnění veřejné zakázky, zajistí po celou dobu</w:t>
      </w:r>
      <w:r w:rsidR="009E54C7" w:rsidRPr="0038070E">
        <w:rPr>
          <w:rStyle w:val="2ZkladntextChar"/>
        </w:rPr>
        <w:t xml:space="preserve"> </w:t>
      </w:r>
      <w:r w:rsidR="009E54C7" w:rsidRPr="00164D8F">
        <w:rPr>
          <w:rStyle w:val="2ZkladntextChar"/>
        </w:rPr>
        <w:t>p</w:t>
      </w:r>
      <w:r w:rsidR="00EB1C5B" w:rsidRPr="00164D8F">
        <w:rPr>
          <w:rStyle w:val="2ZkladntextChar"/>
        </w:rPr>
        <w:t>rovádění díla</w:t>
      </w:r>
      <w:r w:rsidR="009E54C7" w:rsidRPr="0038070E">
        <w:t>:</w:t>
      </w:r>
    </w:p>
    <w:p w14:paraId="1455A7FB" w14:textId="77777777" w:rsidR="00DE420D" w:rsidRDefault="00F746D1" w:rsidP="0038070E">
      <w:pPr>
        <w:pStyle w:val="3Psm"/>
      </w:pPr>
      <w:r>
        <w:t>plnění veškerých povinností vyplývající z právních předpisů České republiky, zejména pak z předpisů pracovněprávních</w:t>
      </w:r>
      <w:r w:rsidR="003B1D92">
        <w:t>, předpisů z oblasti zaměstnanosti a bezpečnosti ochrany zdraví při práci</w:t>
      </w:r>
      <w:r>
        <w:t>, a to vůči všem osobám, které se na plnění předmětu veřejné zakázky podílejí</w:t>
      </w:r>
      <w:r w:rsidR="006140F6">
        <w:t>; plnění těchto povinností zajistí dodavatel i u svých poddodavatelů</w:t>
      </w:r>
      <w:r>
        <w:t>;</w:t>
      </w:r>
    </w:p>
    <w:p w14:paraId="3519F272" w14:textId="14506168" w:rsidR="009E54C7" w:rsidRPr="00A34F72" w:rsidRDefault="00151BA8" w:rsidP="00054274">
      <w:pPr>
        <w:pStyle w:val="3Psm"/>
        <w:rPr>
          <w:szCs w:val="20"/>
        </w:rPr>
      </w:pPr>
      <w:r>
        <w:t xml:space="preserve">sjednání </w:t>
      </w:r>
      <w:r w:rsidR="002C77C3">
        <w:t>smluvních podmínek se svými poddodavateli, které budou srovnatelné</w:t>
      </w:r>
      <w:r w:rsidR="00A4653D">
        <w:t xml:space="preserve"> s podmínkami ve smlouvě</w:t>
      </w:r>
      <w:r w:rsidR="000C6710">
        <w:t xml:space="preserve"> na plnění veřejné zakázky, a to v rozsahu výše</w:t>
      </w:r>
      <w:r w:rsidR="00B81AB2">
        <w:t xml:space="preserve"> </w:t>
      </w:r>
      <w:r w:rsidR="009A019E">
        <w:t>smluvních pokut</w:t>
      </w:r>
      <w:r w:rsidR="0051173B">
        <w:t xml:space="preserve"> a</w:t>
      </w:r>
      <w:r w:rsidR="009A019E">
        <w:t xml:space="preserve"> </w:t>
      </w:r>
      <w:r w:rsidR="009A019E" w:rsidRPr="00164D8F">
        <w:t>délky</w:t>
      </w:r>
      <w:r w:rsidR="000C6710" w:rsidRPr="00164D8F">
        <w:t xml:space="preserve"> záruční doby</w:t>
      </w:r>
      <w:r w:rsidR="00B75892">
        <w:t xml:space="preserve">; </w:t>
      </w:r>
      <w:r w:rsidR="000C6710">
        <w:t xml:space="preserve">uvedené smluvní podmínky se považují za srovnatelné, </w:t>
      </w:r>
      <w:r w:rsidR="003B3ED0">
        <w:t xml:space="preserve">bude-li </w:t>
      </w:r>
      <w:r w:rsidR="00A858F3">
        <w:t xml:space="preserve">výše smluvních pokut </w:t>
      </w:r>
      <w:r w:rsidR="00164D8F">
        <w:t>a délka záruční doby shodná se smlouvou na plnění veřejné zakázky</w:t>
      </w:r>
      <w:r>
        <w:t>;</w:t>
      </w:r>
    </w:p>
    <w:p w14:paraId="3F76C3F9" w14:textId="56EAF89D" w:rsidR="00A34F72" w:rsidRPr="00151BA8" w:rsidRDefault="00A34F72" w:rsidP="00054274">
      <w:pPr>
        <w:pStyle w:val="3Psm"/>
        <w:rPr>
          <w:szCs w:val="20"/>
        </w:rPr>
      </w:pPr>
      <w:r>
        <w:t xml:space="preserve">řádné a včasné plnění finančních závazků svým poddodavatelům, kdy za řádné a včasné plnění se považuje </w:t>
      </w:r>
      <w:r w:rsidR="00841B79">
        <w:t>plné uhrazení poddodavatelem vystavených faktur za plnění poskytnutá</w:t>
      </w:r>
      <w:r>
        <w:t xml:space="preserve"> Povodí </w:t>
      </w:r>
      <w:r w:rsidR="003F5B96">
        <w:t>Ohře</w:t>
      </w:r>
      <w:r>
        <w:t>, státní podnik jako zadavateli veřejné zakázky</w:t>
      </w:r>
      <w:r w:rsidR="00841B79">
        <w:t>, a to</w:t>
      </w:r>
      <w:r>
        <w:t xml:space="preserve"> </w:t>
      </w:r>
      <w:r w:rsidR="00841B79">
        <w:t xml:space="preserve">vždy </w:t>
      </w:r>
      <w:r>
        <w:t>do 3 pracovních dnů od obdržení platby ze strany zadavatele</w:t>
      </w:r>
      <w:r w:rsidR="00841B79">
        <w:t xml:space="preserve"> za konkrétní plnění</w:t>
      </w:r>
      <w:r>
        <w:t>; a</w:t>
      </w:r>
    </w:p>
    <w:p w14:paraId="4A490903" w14:textId="77777777" w:rsidR="00151BA8" w:rsidRDefault="00151BA8" w:rsidP="00054274">
      <w:pPr>
        <w:pStyle w:val="3Psm"/>
        <w:rPr>
          <w:szCs w:val="20"/>
        </w:rPr>
      </w:pPr>
      <w:r>
        <w:t xml:space="preserve">dodržování na základě písm. b) </w:t>
      </w:r>
      <w:r w:rsidR="00A34F72">
        <w:t xml:space="preserve">a c) </w:t>
      </w:r>
      <w:r>
        <w:t>tohoto čestného prohlášení sjednaných smluvních podmínek.</w:t>
      </w:r>
    </w:p>
    <w:p w14:paraId="6EEBA4F5" w14:textId="77777777" w:rsidR="009E54C7" w:rsidRDefault="009E54C7" w:rsidP="00ED5189">
      <w:pPr>
        <w:jc w:val="both"/>
        <w:rPr>
          <w:rFonts w:ascii="Arial" w:hAnsi="Arial" w:cs="Arial"/>
          <w:sz w:val="22"/>
          <w:szCs w:val="20"/>
        </w:rPr>
      </w:pPr>
    </w:p>
    <w:p w14:paraId="6124484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47F5E6F8" w14:textId="77777777" w:rsidR="00EB263C" w:rsidRDefault="00EB263C" w:rsidP="00ED5189">
      <w:pPr>
        <w:jc w:val="both"/>
        <w:rPr>
          <w:rFonts w:ascii="Arial" w:hAnsi="Arial" w:cs="Arial"/>
          <w:sz w:val="22"/>
          <w:szCs w:val="20"/>
        </w:rPr>
      </w:pPr>
    </w:p>
    <w:p w14:paraId="3FAA98C0" w14:textId="77777777" w:rsidR="00AA5EAE" w:rsidRPr="00896945" w:rsidRDefault="00AA5EAE" w:rsidP="007438FB">
      <w:pPr>
        <w:rPr>
          <w:rFonts w:ascii="Arial" w:hAnsi="Arial" w:cs="Arial"/>
          <w:sz w:val="22"/>
          <w:szCs w:val="20"/>
        </w:rPr>
      </w:pPr>
    </w:p>
    <w:p w14:paraId="0EB2E3BB" w14:textId="77777777" w:rsidR="008C784F" w:rsidRPr="00896945" w:rsidRDefault="008C784F" w:rsidP="007438FB">
      <w:pPr>
        <w:rPr>
          <w:rFonts w:ascii="Arial" w:hAnsi="Arial" w:cs="Arial"/>
          <w:sz w:val="22"/>
          <w:szCs w:val="20"/>
        </w:rPr>
      </w:pPr>
      <w:r w:rsidRPr="00896945">
        <w:rPr>
          <w:rFonts w:ascii="Arial" w:hAnsi="Arial" w:cs="Arial"/>
          <w:sz w:val="22"/>
          <w:szCs w:val="20"/>
        </w:rPr>
        <w:t>V ……</w:t>
      </w:r>
      <w:proofErr w:type="gramStart"/>
      <w:r w:rsidRPr="00896945">
        <w:rPr>
          <w:rFonts w:ascii="Arial" w:hAnsi="Arial" w:cs="Arial"/>
          <w:sz w:val="22"/>
          <w:szCs w:val="20"/>
        </w:rPr>
        <w:t>…….</w:t>
      </w:r>
      <w:proofErr w:type="gramEnd"/>
      <w:r w:rsidRPr="00896945">
        <w:rPr>
          <w:rFonts w:ascii="Arial" w:hAnsi="Arial" w:cs="Arial"/>
          <w:sz w:val="22"/>
          <w:szCs w:val="20"/>
        </w:rPr>
        <w:t>.dne …………..</w:t>
      </w:r>
    </w:p>
    <w:p w14:paraId="7FD73893" w14:textId="77777777" w:rsidR="008C784F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7EA24FB7" w14:textId="77777777" w:rsidR="00E75624" w:rsidRDefault="00E75624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33D92A79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2D3F3BB3" w14:textId="77777777" w:rsidR="00EB263C" w:rsidRDefault="00EB263C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6DE21066" w14:textId="77777777" w:rsidR="005C0F01" w:rsidRPr="00E75624" w:rsidRDefault="005C0F01" w:rsidP="007438FB">
      <w:pPr>
        <w:ind w:left="4248" w:firstLine="708"/>
        <w:rPr>
          <w:rFonts w:ascii="Arial" w:hAnsi="Arial" w:cs="Arial"/>
          <w:sz w:val="20"/>
          <w:szCs w:val="20"/>
        </w:rPr>
      </w:pPr>
    </w:p>
    <w:p w14:paraId="149C191C" w14:textId="77777777" w:rsidR="008C784F" w:rsidRPr="00E75624" w:rsidRDefault="008C784F" w:rsidP="007438FB">
      <w:pPr>
        <w:ind w:left="4248" w:firstLine="708"/>
        <w:rPr>
          <w:rFonts w:ascii="Arial" w:hAnsi="Arial" w:cs="Arial"/>
          <w:sz w:val="20"/>
          <w:szCs w:val="20"/>
        </w:rPr>
      </w:pPr>
      <w:r w:rsidRPr="00E75624">
        <w:rPr>
          <w:rFonts w:ascii="Arial" w:hAnsi="Arial" w:cs="Arial"/>
          <w:sz w:val="20"/>
          <w:szCs w:val="20"/>
        </w:rPr>
        <w:t>……………………………………..…...</w:t>
      </w:r>
    </w:p>
    <w:p w14:paraId="437C0AFB" w14:textId="77777777" w:rsidR="008C784F" w:rsidRPr="00351EE3" w:rsidRDefault="008C784F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 w:rsidRPr="00E75624">
        <w:rPr>
          <w:rFonts w:ascii="Arial" w:hAnsi="Arial" w:cs="Arial"/>
          <w:b/>
          <w:iCs/>
          <w:sz w:val="20"/>
          <w:szCs w:val="20"/>
        </w:rPr>
        <w:tab/>
      </w:r>
      <w:r w:rsidRPr="00351EE3">
        <w:rPr>
          <w:rFonts w:ascii="Arial" w:hAnsi="Arial" w:cs="Arial"/>
          <w:iCs/>
          <w:sz w:val="22"/>
          <w:szCs w:val="20"/>
        </w:rPr>
        <w:t>Jméno, příjmení a podpis</w:t>
      </w:r>
    </w:p>
    <w:p w14:paraId="08BE27CA" w14:textId="77777777" w:rsidR="008C784F" w:rsidRPr="00351EE3" w:rsidRDefault="00351EE3" w:rsidP="007438FB">
      <w:pPr>
        <w:tabs>
          <w:tab w:val="center" w:pos="6600"/>
        </w:tabs>
        <w:ind w:left="360"/>
        <w:rPr>
          <w:rFonts w:ascii="Arial" w:hAnsi="Arial" w:cs="Arial"/>
          <w:sz w:val="22"/>
          <w:szCs w:val="20"/>
        </w:rPr>
      </w:pPr>
      <w:r>
        <w:rPr>
          <w:rFonts w:ascii="Arial" w:hAnsi="Arial" w:cs="Arial"/>
          <w:sz w:val="22"/>
          <w:szCs w:val="20"/>
        </w:rPr>
        <w:tab/>
      </w:r>
      <w:r w:rsidR="008C784F" w:rsidRPr="00351EE3">
        <w:rPr>
          <w:rFonts w:ascii="Arial" w:hAnsi="Arial" w:cs="Arial"/>
          <w:sz w:val="22"/>
          <w:szCs w:val="20"/>
        </w:rPr>
        <w:t xml:space="preserve">osoby oprávněné jednat za </w:t>
      </w:r>
      <w:r w:rsidR="00087E8A" w:rsidRPr="00351EE3">
        <w:rPr>
          <w:rFonts w:ascii="Arial" w:hAnsi="Arial" w:cs="Arial"/>
          <w:sz w:val="22"/>
          <w:szCs w:val="20"/>
        </w:rPr>
        <w:t>dodavatele</w:t>
      </w:r>
    </w:p>
    <w:sectPr w:rsidR="008C784F" w:rsidRPr="00351EE3" w:rsidSect="00DB555F">
      <w:headerReference w:type="default" r:id="rId7"/>
      <w:pgSz w:w="11906" w:h="16838"/>
      <w:pgMar w:top="1304" w:right="1418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D4B8F1F" w14:textId="77777777" w:rsidR="00C75C37" w:rsidRDefault="00C75C37" w:rsidP="00E07B41">
      <w:r>
        <w:separator/>
      </w:r>
    </w:p>
  </w:endnote>
  <w:endnote w:type="continuationSeparator" w:id="0">
    <w:p w14:paraId="10E49B60" w14:textId="77777777" w:rsidR="00C75C37" w:rsidRDefault="00C75C37" w:rsidP="00E07B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C9C80F2" w14:textId="77777777" w:rsidR="00C75C37" w:rsidRDefault="00C75C37" w:rsidP="00E07B41">
      <w:r>
        <w:separator/>
      </w:r>
    </w:p>
  </w:footnote>
  <w:footnote w:type="continuationSeparator" w:id="0">
    <w:p w14:paraId="2E0D9D9C" w14:textId="77777777" w:rsidR="00C75C37" w:rsidRDefault="00C75C37" w:rsidP="00E07B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35B61" w14:textId="61C3EA08" w:rsidR="00347F04" w:rsidRDefault="00347F04">
    <w:pPr>
      <w:pStyle w:val="Zhlav"/>
      <w:rPr>
        <w:ins w:id="1" w:author="Berzinsky Miroslav" w:date="2018-02-16T12:43:00Z"/>
      </w:rPr>
    </w:pPr>
  </w:p>
  <w:p w14:paraId="7F05D01A" w14:textId="6AB5282E" w:rsidR="008C784F" w:rsidRPr="00E07B41" w:rsidRDefault="008C784F" w:rsidP="001A3C3D">
    <w:pPr>
      <w:pStyle w:val="Zhlav"/>
      <w:tabs>
        <w:tab w:val="clear" w:pos="4536"/>
        <w:tab w:val="clear" w:pos="9072"/>
        <w:tab w:val="right" w:pos="9070"/>
      </w:tabs>
      <w:rPr>
        <w:rFonts w:ascii="Arial" w:hAnsi="Arial" w:cs="Arial"/>
        <w:color w:val="80808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D2D7041"/>
    <w:multiLevelType w:val="multilevel"/>
    <w:tmpl w:val="4476B02C"/>
    <w:lvl w:ilvl="0">
      <w:start w:val="1"/>
      <w:numFmt w:val="decimal"/>
      <w:lvlText w:val="%1."/>
      <w:lvlJc w:val="left"/>
      <w:pPr>
        <w:tabs>
          <w:tab w:val="num" w:pos="737"/>
        </w:tabs>
        <w:ind w:left="737" w:hanging="737"/>
      </w:pPr>
      <w:rPr>
        <w:rFonts w:ascii="Calibri" w:hAnsi="Calibri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szCs w:val="22"/>
        <w:u w:val="none" w:color="000000"/>
        <w:vertAlign w:val="baseline"/>
      </w:rPr>
    </w:lvl>
    <w:lvl w:ilvl="1">
      <w:start w:val="1"/>
      <w:numFmt w:val="bullet"/>
      <w:lvlText w:val=""/>
      <w:lvlJc w:val="left"/>
      <w:pPr>
        <w:tabs>
          <w:tab w:val="num" w:pos="1474"/>
        </w:tabs>
        <w:ind w:left="1474" w:hanging="737"/>
      </w:pPr>
      <w:rPr>
        <w:rFonts w:ascii="Symbol" w:hAnsi="Symbol" w:hint="default"/>
        <w:b w:val="0"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2"/>
        <w:u w:val="none" w:color="000000"/>
        <w:vertAlign w:val="baseline"/>
      </w:rPr>
    </w:lvl>
    <w:lvl w:ilvl="2">
      <w:start w:val="1"/>
      <w:numFmt w:val="decimal"/>
      <w:lvlText w:val="%1.%2.%3"/>
      <w:lvlJc w:val="left"/>
      <w:pPr>
        <w:tabs>
          <w:tab w:val="num" w:pos="2211"/>
        </w:tabs>
        <w:ind w:left="2211" w:hanging="737"/>
      </w:pPr>
      <w:rPr>
        <w:rFonts w:ascii="Calibri" w:hAnsi="Calibri" w:cs="Arial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3062"/>
        </w:tabs>
        <w:ind w:left="3062" w:hanging="851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3799"/>
        </w:tabs>
        <w:ind w:left="3799" w:hanging="737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1" w15:restartNumberingAfterBreak="0">
    <w:nsid w:val="5C627717"/>
    <w:multiLevelType w:val="hybridMultilevel"/>
    <w:tmpl w:val="9268322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64556866"/>
    <w:multiLevelType w:val="hybridMultilevel"/>
    <w:tmpl w:val="C6E4C246"/>
    <w:lvl w:ilvl="0" w:tplc="9C7CD8BA">
      <w:start w:val="1"/>
      <w:numFmt w:val="lowerLetter"/>
      <w:pStyle w:val="3Psm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D7333"/>
    <w:rsid w:val="00004C76"/>
    <w:rsid w:val="00054274"/>
    <w:rsid w:val="00062FD4"/>
    <w:rsid w:val="00087E8A"/>
    <w:rsid w:val="000C3B8F"/>
    <w:rsid w:val="000C6710"/>
    <w:rsid w:val="000D78D1"/>
    <w:rsid w:val="000F6E06"/>
    <w:rsid w:val="00151BA8"/>
    <w:rsid w:val="00160E84"/>
    <w:rsid w:val="00164D8F"/>
    <w:rsid w:val="00165D3D"/>
    <w:rsid w:val="001A3C3D"/>
    <w:rsid w:val="001B5517"/>
    <w:rsid w:val="00206EB3"/>
    <w:rsid w:val="0021685E"/>
    <w:rsid w:val="00245E33"/>
    <w:rsid w:val="00245E5F"/>
    <w:rsid w:val="002521C0"/>
    <w:rsid w:val="00270ACC"/>
    <w:rsid w:val="00290B8D"/>
    <w:rsid w:val="002A49CD"/>
    <w:rsid w:val="002C1183"/>
    <w:rsid w:val="002C7360"/>
    <w:rsid w:val="002C77C3"/>
    <w:rsid w:val="002D0B40"/>
    <w:rsid w:val="002F26E3"/>
    <w:rsid w:val="003011A5"/>
    <w:rsid w:val="00322341"/>
    <w:rsid w:val="00347F04"/>
    <w:rsid w:val="00351EE3"/>
    <w:rsid w:val="00376C5D"/>
    <w:rsid w:val="0038070E"/>
    <w:rsid w:val="003843C0"/>
    <w:rsid w:val="003B1D92"/>
    <w:rsid w:val="003B3ED0"/>
    <w:rsid w:val="003E7D12"/>
    <w:rsid w:val="003F5B96"/>
    <w:rsid w:val="00406E47"/>
    <w:rsid w:val="0041493B"/>
    <w:rsid w:val="00426DD4"/>
    <w:rsid w:val="004617F5"/>
    <w:rsid w:val="004C44EB"/>
    <w:rsid w:val="004E2190"/>
    <w:rsid w:val="004E54AC"/>
    <w:rsid w:val="004F6987"/>
    <w:rsid w:val="0051173B"/>
    <w:rsid w:val="0052220D"/>
    <w:rsid w:val="0054237F"/>
    <w:rsid w:val="00552508"/>
    <w:rsid w:val="00554110"/>
    <w:rsid w:val="0055603F"/>
    <w:rsid w:val="00566E97"/>
    <w:rsid w:val="00573FB2"/>
    <w:rsid w:val="00575EA8"/>
    <w:rsid w:val="005943FF"/>
    <w:rsid w:val="005A7B7E"/>
    <w:rsid w:val="005C0F01"/>
    <w:rsid w:val="005D7A45"/>
    <w:rsid w:val="006132E0"/>
    <w:rsid w:val="006140F6"/>
    <w:rsid w:val="00624AE5"/>
    <w:rsid w:val="00630262"/>
    <w:rsid w:val="00651406"/>
    <w:rsid w:val="00670236"/>
    <w:rsid w:val="006A2579"/>
    <w:rsid w:val="006A374A"/>
    <w:rsid w:val="006B593E"/>
    <w:rsid w:val="006C526D"/>
    <w:rsid w:val="00701279"/>
    <w:rsid w:val="007035FC"/>
    <w:rsid w:val="00724E6C"/>
    <w:rsid w:val="007438FB"/>
    <w:rsid w:val="00756BE5"/>
    <w:rsid w:val="00787E70"/>
    <w:rsid w:val="007A3E79"/>
    <w:rsid w:val="007B0090"/>
    <w:rsid w:val="007D58D6"/>
    <w:rsid w:val="007D7333"/>
    <w:rsid w:val="007E2B8E"/>
    <w:rsid w:val="007F7B85"/>
    <w:rsid w:val="00806EB0"/>
    <w:rsid w:val="00807A89"/>
    <w:rsid w:val="00812974"/>
    <w:rsid w:val="00831EC3"/>
    <w:rsid w:val="0084007C"/>
    <w:rsid w:val="00841B79"/>
    <w:rsid w:val="00851873"/>
    <w:rsid w:val="00857C56"/>
    <w:rsid w:val="00894E00"/>
    <w:rsid w:val="00896945"/>
    <w:rsid w:val="008B5CBF"/>
    <w:rsid w:val="008C143B"/>
    <w:rsid w:val="008C784F"/>
    <w:rsid w:val="008F6EF3"/>
    <w:rsid w:val="00931E28"/>
    <w:rsid w:val="00934674"/>
    <w:rsid w:val="009365CA"/>
    <w:rsid w:val="0096759E"/>
    <w:rsid w:val="00973F3F"/>
    <w:rsid w:val="00987AF9"/>
    <w:rsid w:val="00991A59"/>
    <w:rsid w:val="009A019E"/>
    <w:rsid w:val="009D35F2"/>
    <w:rsid w:val="009D7F49"/>
    <w:rsid w:val="009E40A7"/>
    <w:rsid w:val="009E54C7"/>
    <w:rsid w:val="009F7731"/>
    <w:rsid w:val="00A008A6"/>
    <w:rsid w:val="00A16ED4"/>
    <w:rsid w:val="00A34F72"/>
    <w:rsid w:val="00A4653D"/>
    <w:rsid w:val="00A858F3"/>
    <w:rsid w:val="00A85BBE"/>
    <w:rsid w:val="00AA5EAE"/>
    <w:rsid w:val="00AA68BE"/>
    <w:rsid w:val="00AB3199"/>
    <w:rsid w:val="00AE4511"/>
    <w:rsid w:val="00AE5493"/>
    <w:rsid w:val="00AF3DA5"/>
    <w:rsid w:val="00AF71A2"/>
    <w:rsid w:val="00B23F80"/>
    <w:rsid w:val="00B27E86"/>
    <w:rsid w:val="00B31DFB"/>
    <w:rsid w:val="00B33E29"/>
    <w:rsid w:val="00B36871"/>
    <w:rsid w:val="00B75892"/>
    <w:rsid w:val="00B81AB2"/>
    <w:rsid w:val="00B943A5"/>
    <w:rsid w:val="00BF3B8F"/>
    <w:rsid w:val="00BF65B5"/>
    <w:rsid w:val="00C2415A"/>
    <w:rsid w:val="00C4102B"/>
    <w:rsid w:val="00C759C4"/>
    <w:rsid w:val="00C75C37"/>
    <w:rsid w:val="00CB0F22"/>
    <w:rsid w:val="00CC7E1B"/>
    <w:rsid w:val="00CF7ADF"/>
    <w:rsid w:val="00D07379"/>
    <w:rsid w:val="00D1450F"/>
    <w:rsid w:val="00D15119"/>
    <w:rsid w:val="00D35F19"/>
    <w:rsid w:val="00D92492"/>
    <w:rsid w:val="00DA6B3B"/>
    <w:rsid w:val="00DB555F"/>
    <w:rsid w:val="00DC0E18"/>
    <w:rsid w:val="00DE0F20"/>
    <w:rsid w:val="00DE420D"/>
    <w:rsid w:val="00DF1378"/>
    <w:rsid w:val="00DF13E4"/>
    <w:rsid w:val="00E02339"/>
    <w:rsid w:val="00E07B41"/>
    <w:rsid w:val="00E25D5D"/>
    <w:rsid w:val="00E4761F"/>
    <w:rsid w:val="00E75624"/>
    <w:rsid w:val="00EB1C5B"/>
    <w:rsid w:val="00EB263C"/>
    <w:rsid w:val="00ED5189"/>
    <w:rsid w:val="00F1090D"/>
    <w:rsid w:val="00F746D1"/>
    <w:rsid w:val="00F81BE7"/>
    <w:rsid w:val="00F90AB1"/>
    <w:rsid w:val="00FC3C7E"/>
    <w:rsid w:val="00FD61DD"/>
    <w:rsid w:val="00FE0292"/>
    <w:rsid w:val="00FF0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3E858489"/>
  <w15:docId w15:val="{AB3E2E99-C736-4553-B90C-DD9F7E5754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7D7333"/>
    <w:rPr>
      <w:rFonts w:ascii="Times New Roman" w:eastAsia="Times New Roman" w:hAnsi="Times New Roman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komente">
    <w:name w:val="annotation text"/>
    <w:basedOn w:val="Normln"/>
    <w:link w:val="TextkomenteChar"/>
    <w:uiPriority w:val="99"/>
    <w:semiHidden/>
    <w:rsid w:val="007D733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locked/>
    <w:rsid w:val="007D7333"/>
    <w:rPr>
      <w:rFonts w:ascii="Times New Roman" w:hAnsi="Times New Roman" w:cs="Times New Roman"/>
      <w:sz w:val="20"/>
      <w:szCs w:val="20"/>
      <w:lang w:eastAsia="cs-CZ"/>
    </w:rPr>
  </w:style>
  <w:style w:type="paragraph" w:customStyle="1" w:styleId="StylTextkomenteGaramond12bZarovnatdoblokudkovn">
    <w:name w:val="Styl Text komentáře + Garamond 12 b. Zarovnat do bloku Řádkován..."/>
    <w:basedOn w:val="Textkomente"/>
    <w:uiPriority w:val="99"/>
    <w:rsid w:val="007D7333"/>
    <w:pPr>
      <w:spacing w:after="120" w:line="320" w:lineRule="atLeast"/>
      <w:jc w:val="both"/>
    </w:pPr>
    <w:rPr>
      <w:rFonts w:ascii="Garamond" w:hAnsi="Garamond"/>
      <w:sz w:val="24"/>
    </w:rPr>
  </w:style>
  <w:style w:type="paragraph" w:styleId="Zkladntext">
    <w:name w:val="Body Text"/>
    <w:basedOn w:val="Normln"/>
    <w:link w:val="ZkladntextChar"/>
    <w:uiPriority w:val="99"/>
    <w:rsid w:val="00991A59"/>
    <w:pPr>
      <w:ind w:right="150"/>
      <w:jc w:val="both"/>
    </w:pPr>
    <w:rPr>
      <w:rFonts w:ascii="Palatino Linotype" w:hAnsi="Palatino Linotype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locked/>
    <w:rsid w:val="00991A59"/>
    <w:rPr>
      <w:rFonts w:ascii="Palatino Linotype" w:hAnsi="Palatino Linotype" w:cs="Times New Roman"/>
      <w:sz w:val="20"/>
      <w:szCs w:val="20"/>
      <w:lang w:eastAsia="cs-CZ"/>
    </w:rPr>
  </w:style>
  <w:style w:type="paragraph" w:styleId="Zhlav">
    <w:name w:val="header"/>
    <w:basedOn w:val="Normln"/>
    <w:link w:val="Zhlav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rsid w:val="00E07B41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locked/>
    <w:rsid w:val="00E07B41"/>
    <w:rPr>
      <w:rFonts w:ascii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A374A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A374A"/>
    <w:rPr>
      <w:rFonts w:ascii="Tahoma" w:eastAsia="Times New Roman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unhideWhenUsed/>
    <w:rsid w:val="006C526D"/>
    <w:rPr>
      <w:sz w:val="16"/>
      <w:szCs w:val="16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C52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C526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1NzevVZ">
    <w:name w:val="1_Název VZ"/>
    <w:basedOn w:val="Normln"/>
    <w:link w:val="1NzevVZChar"/>
    <w:qFormat/>
    <w:rsid w:val="0038070E"/>
    <w:pPr>
      <w:spacing w:before="360" w:after="360"/>
      <w:ind w:left="1622" w:hanging="1622"/>
      <w:jc w:val="center"/>
    </w:pPr>
    <w:rPr>
      <w:rFonts w:ascii="Arial" w:hAnsi="Arial" w:cs="Arial"/>
      <w:b/>
      <w:szCs w:val="20"/>
    </w:rPr>
  </w:style>
  <w:style w:type="paragraph" w:customStyle="1" w:styleId="P">
    <w:name w:val="ČP"/>
    <w:basedOn w:val="Zkladntext"/>
    <w:link w:val="PChar"/>
    <w:qFormat/>
    <w:rsid w:val="0038070E"/>
    <w:pPr>
      <w:spacing w:after="60"/>
      <w:ind w:right="147"/>
      <w:jc w:val="center"/>
    </w:pPr>
    <w:rPr>
      <w:rFonts w:ascii="Arial" w:hAnsi="Arial" w:cs="Arial"/>
      <w:b/>
      <w:color w:val="000000"/>
      <w:sz w:val="24"/>
    </w:rPr>
  </w:style>
  <w:style w:type="character" w:customStyle="1" w:styleId="1NzevVZChar">
    <w:name w:val="1_Název VZ Char"/>
    <w:basedOn w:val="Standardnpsmoodstavce"/>
    <w:link w:val="1NzevVZ"/>
    <w:rsid w:val="0038070E"/>
    <w:rPr>
      <w:rFonts w:ascii="Arial" w:eastAsia="Times New Roman" w:hAnsi="Arial" w:cs="Arial"/>
      <w:b/>
      <w:sz w:val="24"/>
      <w:szCs w:val="20"/>
    </w:rPr>
  </w:style>
  <w:style w:type="paragraph" w:customStyle="1" w:styleId="Ppopis">
    <w:name w:val="ČP popis"/>
    <w:basedOn w:val="Zkladntext"/>
    <w:link w:val="PpopisChar"/>
    <w:qFormat/>
    <w:rsid w:val="0038070E"/>
    <w:pPr>
      <w:spacing w:after="60"/>
      <w:ind w:right="147"/>
      <w:jc w:val="center"/>
    </w:pPr>
    <w:rPr>
      <w:rFonts w:ascii="Arial" w:hAnsi="Arial" w:cs="Arial"/>
      <w:sz w:val="24"/>
      <w:szCs w:val="18"/>
    </w:rPr>
  </w:style>
  <w:style w:type="character" w:customStyle="1" w:styleId="PChar">
    <w:name w:val="ČP Char"/>
    <w:basedOn w:val="ZkladntextChar"/>
    <w:link w:val="P"/>
    <w:rsid w:val="0038070E"/>
    <w:rPr>
      <w:rFonts w:ascii="Arial" w:eastAsia="Times New Roman" w:hAnsi="Arial" w:cs="Arial"/>
      <w:b/>
      <w:color w:val="000000"/>
      <w:sz w:val="24"/>
      <w:szCs w:val="20"/>
      <w:lang w:eastAsia="cs-CZ"/>
    </w:rPr>
  </w:style>
  <w:style w:type="paragraph" w:customStyle="1" w:styleId="2Zkladntext">
    <w:name w:val="2_Základní text"/>
    <w:basedOn w:val="Normln"/>
    <w:link w:val="2ZkladntextChar"/>
    <w:qFormat/>
    <w:rsid w:val="0038070E"/>
    <w:pPr>
      <w:spacing w:after="60"/>
      <w:jc w:val="both"/>
    </w:pPr>
    <w:rPr>
      <w:rFonts w:ascii="Arial" w:hAnsi="Arial" w:cs="Arial"/>
      <w:sz w:val="22"/>
      <w:szCs w:val="22"/>
    </w:rPr>
  </w:style>
  <w:style w:type="character" w:customStyle="1" w:styleId="PpopisChar">
    <w:name w:val="ČP popis Char"/>
    <w:basedOn w:val="ZkladntextChar"/>
    <w:link w:val="Ppopis"/>
    <w:rsid w:val="0038070E"/>
    <w:rPr>
      <w:rFonts w:ascii="Arial" w:eastAsia="Times New Roman" w:hAnsi="Arial" w:cs="Arial"/>
      <w:sz w:val="24"/>
      <w:szCs w:val="18"/>
      <w:lang w:eastAsia="cs-CZ"/>
    </w:rPr>
  </w:style>
  <w:style w:type="paragraph" w:customStyle="1" w:styleId="3Psm">
    <w:name w:val="3_Písm."/>
    <w:basedOn w:val="2Zkladntext"/>
    <w:link w:val="3PsmChar"/>
    <w:qFormat/>
    <w:rsid w:val="0038070E"/>
    <w:pPr>
      <w:numPr>
        <w:numId w:val="3"/>
      </w:numPr>
      <w:ind w:left="426" w:hanging="426"/>
    </w:pPr>
  </w:style>
  <w:style w:type="character" w:customStyle="1" w:styleId="2ZkladntextChar">
    <w:name w:val="2_Základní text Char"/>
    <w:basedOn w:val="Standardnpsmoodstavce"/>
    <w:link w:val="2Zkladntext"/>
    <w:rsid w:val="0038070E"/>
    <w:rPr>
      <w:rFonts w:ascii="Arial" w:eastAsia="Times New Roman" w:hAnsi="Arial" w:cs="Arial"/>
    </w:rPr>
  </w:style>
  <w:style w:type="character" w:customStyle="1" w:styleId="3PsmChar">
    <w:name w:val="3_Písm. Char"/>
    <w:basedOn w:val="2ZkladntextChar"/>
    <w:link w:val="3Psm"/>
    <w:rsid w:val="0038070E"/>
    <w:rPr>
      <w:rFonts w:ascii="Arial" w:eastAsia="Times New Roman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234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ČESTNÉ PROHLÁŠENÍ</vt:lpstr>
    </vt:vector>
  </TitlesOfParts>
  <Company>Microsoft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ČESTNÉ PROHLÁŠENÍ</dc:title>
  <dc:creator>Ing. Kateřina Kalinová</dc:creator>
  <cp:lastModifiedBy>Pöschlová Michaela</cp:lastModifiedBy>
  <cp:revision>12</cp:revision>
  <cp:lastPrinted>2017-01-19T13:37:00Z</cp:lastPrinted>
  <dcterms:created xsi:type="dcterms:W3CDTF">2018-11-15T09:46:00Z</dcterms:created>
  <dcterms:modified xsi:type="dcterms:W3CDTF">2020-07-13T07:35:00Z</dcterms:modified>
</cp:coreProperties>
</file>